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864DEE5" w:rsidR="002A351E" w:rsidRPr="00374953" w:rsidRDefault="00442C3D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zach larkin" w:date="2024-11-01T16:40:00Z" w16du:dateUtc="2024-11-01T20:40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Larkin Greenewood Ford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1AB97690" w:rsidR="00737375" w:rsidRPr="00374953" w:rsidRDefault="00160D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zach larkin" w:date="2024-11-02T10:35:00Z" w16du:dateUtc="2024-11-02T14:35:00Z">
                  <w:r w:rsidR="00904889">
                    <w:rPr>
                      <w:rFonts w:ascii="MS Gothic" w:eastAsia="MS Gothic" w:hAnsi="MS Gothic" w:cstheme="minorHAnsi" w:hint="eastAsia"/>
                    </w:rPr>
                    <w:t>☒</w:t>
                  </w:r>
                </w:ins>
                <w:del w:id="2" w:author="zach larkin" w:date="2024-11-02T10:35:00Z" w16du:dateUtc="2024-11-02T14:35:00Z">
                  <w:r w:rsidR="00904889" w:rsidDel="00904889">
                    <w:rPr>
                      <w:rFonts w:ascii="MS Gothic" w:eastAsia="MS Gothic" w:hAnsi="MS Gothic" w:cstheme="minorHAnsi" w:hint="eastAsia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5D1E705F" w:rsidR="00737375" w:rsidRPr="00374953" w:rsidRDefault="00160D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zach larkin" w:date="2024-11-01T16:41:00Z" w16du:dateUtc="2024-11-01T20:41:00Z">
                  <w:r w:rsidR="00442C3D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zach larkin" w:date="2024-11-01T16:41:00Z" w16du:dateUtc="2024-11-01T20:41:00Z">
                  <w:r w:rsidR="00737375" w:rsidRPr="00374953" w:rsidDel="00442C3D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BF89E39" w:rsidR="00737375" w:rsidRPr="00374953" w:rsidRDefault="00160D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zach larkin" w:date="2024-11-01T16:41:00Z" w16du:dateUtc="2024-11-01T20:41:00Z">
                  <w:r w:rsidR="00442C3D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zach larkin" w:date="2024-11-01T16:41:00Z" w16du:dateUtc="2024-11-01T20:41:00Z">
                  <w:r w:rsidR="00737375" w:rsidRPr="00374953" w:rsidDel="00442C3D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3CA6E969" w:rsidR="00737375" w:rsidRPr="00374953" w:rsidRDefault="00160D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zach larkin" w:date="2024-11-01T16:41:00Z" w16du:dateUtc="2024-11-01T20:41:00Z">
                  <w:r w:rsidR="00442C3D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zach larkin" w:date="2024-11-01T16:41:00Z" w16du:dateUtc="2024-11-01T20:41:00Z">
                  <w:r w:rsidR="00737375" w:rsidRPr="00374953" w:rsidDel="00442C3D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B70D04E" w:rsidR="00737375" w:rsidRPr="00374953" w:rsidRDefault="00160D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zach larkin" w:date="2024-11-01T16:41:00Z" w16du:dateUtc="2024-11-01T20:41:00Z">
                  <w:r w:rsidR="00442C3D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zach larkin" w:date="2024-11-01T16:41:00Z" w16du:dateUtc="2024-11-01T20:41:00Z">
                  <w:r w:rsidR="00737375" w:rsidRPr="00374953" w:rsidDel="00442C3D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139B3C77" w:rsidR="00737375" w:rsidRPr="00374953" w:rsidRDefault="00160D96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zach larkin" w:date="2024-11-01T16:41:00Z" w16du:dateUtc="2024-11-01T20:41:00Z">
                  <w:r w:rsidR="00442C3D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zach larkin" w:date="2024-11-01T16:41:00Z" w16du:dateUtc="2024-11-01T20:41:00Z">
                  <w:r w:rsidR="00737375" w:rsidRPr="00374953" w:rsidDel="00442C3D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60F728A3" w:rsidR="000868CA" w:rsidRPr="00374953" w:rsidRDefault="00160D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889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0A65B071" w:rsidR="000868CA" w:rsidRPr="00374953" w:rsidRDefault="00160D96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zach larkin" w:date="2024-11-02T10:35:00Z" w16du:dateUtc="2024-11-02T14:35:00Z">
                  <w:r w:rsidR="00904889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zach larkin" w:date="2024-11-02T10:35:00Z" w16du:dateUtc="2024-11-02T14:35:00Z">
                  <w:r w:rsidR="000868CA" w:rsidRPr="00374953" w:rsidDel="0090488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160D96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762F75EC" w:rsidR="0034473B" w:rsidRDefault="00160D96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zach larkin" w:date="2024-11-02T10:36:00Z" w16du:dateUtc="2024-11-02T14:36:00Z">
                  <w:r w:rsidR="00904889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zach larkin" w:date="2024-11-02T10:36:00Z" w16du:dateUtc="2024-11-02T14:36:00Z">
                  <w:r w:rsidR="0034473B" w:rsidRPr="00374953" w:rsidDel="0090488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160D9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0496998B" w:rsidR="001276E5" w:rsidRPr="00374953" w:rsidRDefault="00160D9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zach larkin" w:date="2024-11-02T10:36:00Z" w16du:dateUtc="2024-11-02T14:36:00Z">
                  <w:r w:rsidR="00904889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zach larkin" w:date="2024-11-02T10:36:00Z" w16du:dateUtc="2024-11-02T14:36:00Z">
                  <w:r w:rsidR="001276E5" w:rsidRPr="00374953" w:rsidDel="0090488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791DEB1" w:rsidR="001276E5" w:rsidRPr="00374953" w:rsidRDefault="00160D9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zach larkin" w:date="2024-11-02T10:36:00Z" w16du:dateUtc="2024-11-02T14:36:00Z">
                  <w:r w:rsidR="00904889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zach larkin" w:date="2024-11-02T10:36:00Z" w16du:dateUtc="2024-11-02T14:36:00Z">
                  <w:r w:rsidR="001276E5" w:rsidRPr="00374953" w:rsidDel="0090488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1D34F979" w:rsidR="001276E5" w:rsidRDefault="00160D9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zach larkin" w:date="2024-11-02T10:36:00Z" w16du:dateUtc="2024-11-02T14:36:00Z">
                  <w:r w:rsidR="00904889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zach larkin" w:date="2024-11-02T10:36:00Z" w16du:dateUtc="2024-11-02T14:36:00Z">
                  <w:r w:rsidR="001276E5" w:rsidRPr="00374953" w:rsidDel="0090488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160D96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5C32CD8A" w:rsidR="000A0BFB" w:rsidRPr="00374953" w:rsidRDefault="00160D9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zach larkin" w:date="2024-11-02T10:47:00Z" w16du:dateUtc="2024-11-02T14:47:00Z">
                  <w:r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zach larkin" w:date="2024-11-02T10:47:00Z" w16du:dateUtc="2024-11-02T14:47:00Z">
                  <w:r w:rsidR="000A0BFB" w:rsidRPr="00374953" w:rsidDel="00160D96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160D9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160D9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65D54737" w:rsidR="000A0BFB" w:rsidRPr="00374953" w:rsidRDefault="00160D96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zach larkin" w:date="2024-11-02T10:36:00Z" w16du:dateUtc="2024-11-02T14:36:00Z">
                  <w:r w:rsidR="00904889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zach larkin" w:date="2024-11-02T10:36:00Z" w16du:dateUtc="2024-11-02T14:36:00Z">
                  <w:r w:rsidR="000A0BFB" w:rsidRPr="00374953" w:rsidDel="00904889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160D96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Att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5203E091" w:rsidR="00A1289A" w:rsidRPr="00374953" w:rsidRDefault="00160D96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zach larkin" w:date="2024-11-02T10:47:00Z" w16du:dateUtc="2024-11-02T14:47:00Z">
                  <w:r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zach larkin" w:date="2024-11-02T10:47:00Z" w16du:dateUtc="2024-11-02T14:47:00Z">
                  <w:r w:rsidR="00A1289A" w:rsidRPr="00374953" w:rsidDel="00160D96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Att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160D9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160D9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160D96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160D96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160D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160D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160D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160D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160D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160D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160D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160D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160D96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160D96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4B55B85A" w:rsidR="00B157EC" w:rsidRDefault="00B157EC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Respondent Alternative Contract Terms/Clauses per RFP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commentRangeStart w:id="29"/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  <w:commentRangeEnd w:id="29"/>
      <w:r>
        <w:rPr>
          <w:rStyle w:val="CommentReference"/>
        </w:rPr>
        <w:commentReference w:id="29"/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4"/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9" w:author="IDOA Procurement" w:date="2021-08-24T15:47:00Z" w:initials="IDOA">
    <w:p w14:paraId="6BE41AA8" w14:textId="38814839" w:rsidR="00E16CD5" w:rsidRPr="00E16CD5" w:rsidRDefault="00E16CD5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6470D" w14:textId="77777777" w:rsidR="002E2083" w:rsidRDefault="002E2083" w:rsidP="00313F29">
      <w:r>
        <w:separator/>
      </w:r>
    </w:p>
  </w:endnote>
  <w:endnote w:type="continuationSeparator" w:id="0">
    <w:p w14:paraId="1F2CA7B2" w14:textId="77777777" w:rsidR="002E2083" w:rsidRDefault="002E2083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Pr="31DAB9E1">
              <w:rPr>
                <w:b/>
                <w:bCs/>
                <w:noProof/>
              </w:rPr>
              <w:t>2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114CF" w14:textId="77777777" w:rsidR="002E2083" w:rsidRDefault="002E2083" w:rsidP="00313F29">
      <w:r>
        <w:separator/>
      </w:r>
    </w:p>
  </w:footnote>
  <w:footnote w:type="continuationSeparator" w:id="0">
    <w:p w14:paraId="1050ED77" w14:textId="77777777" w:rsidR="002E2083" w:rsidRDefault="002E2083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ach larkin">
    <w15:presenceInfo w15:providerId="Windows Live" w15:userId="ae3c46e30776a937"/>
  </w15:person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60D9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083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42C3D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13D9D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97C30"/>
    <w:rsid w:val="005A3B80"/>
    <w:rsid w:val="005A42EA"/>
    <w:rsid w:val="005B2496"/>
    <w:rsid w:val="005C0B28"/>
    <w:rsid w:val="005C73FF"/>
    <w:rsid w:val="005E1EF6"/>
    <w:rsid w:val="005E5F4B"/>
    <w:rsid w:val="00600841"/>
    <w:rsid w:val="00607390"/>
    <w:rsid w:val="006122B8"/>
    <w:rsid w:val="00613E62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62DB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4889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4ED8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0705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06F2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2591D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B40541-8ACE-4F53-8C1D-BDEF44982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584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zach larkin</cp:lastModifiedBy>
  <cp:revision>3</cp:revision>
  <dcterms:created xsi:type="dcterms:W3CDTF">2024-11-01T20:42:00Z</dcterms:created>
  <dcterms:modified xsi:type="dcterms:W3CDTF">2024-11-02T14:48:00Z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